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7BAD0E07"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D65C5D">
        <w:rPr>
          <w:rFonts w:ascii="Calibri" w:hAnsi="Calibri"/>
        </w:rPr>
        <w:t>ENG15</w:t>
      </w:r>
      <w:r w:rsidRPr="007A395D">
        <w:rPr>
          <w:rFonts w:ascii="Calibri" w:hAnsi="Calibri"/>
        </w:rPr>
        <w:t>-</w:t>
      </w:r>
      <w:r w:rsidR="00D65C5D">
        <w:rPr>
          <w:rFonts w:ascii="Calibri" w:hAnsi="Calibri"/>
        </w:rPr>
        <w:t>3.2.</w:t>
      </w:r>
      <w:r w:rsidR="000B7B3C">
        <w:rPr>
          <w:rFonts w:ascii="Calibri" w:hAnsi="Calibri"/>
        </w:rPr>
        <w:t>10</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444B58B1"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5D13F7">
        <w:rPr>
          <w:rFonts w:ascii="Calibri" w:hAnsi="Calibri" w:cs="Arial"/>
          <w:b/>
          <w:sz w:val="24"/>
          <w:szCs w:val="24"/>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3A1BD398" w:rsidR="0080294B" w:rsidRPr="007A395D" w:rsidRDefault="00624475" w:rsidP="00037DF4">
      <w:pPr>
        <w:pStyle w:val="BodyText"/>
        <w:tabs>
          <w:tab w:val="left" w:pos="1843"/>
        </w:tabs>
        <w:rPr>
          <w:rFonts w:ascii="Calibri" w:hAnsi="Calibri"/>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5D13F7">
        <w:rPr>
          <w:rFonts w:ascii="Calibri" w:hAnsi="Calibri" w:cs="Arial"/>
          <w:b/>
          <w:sz w:val="24"/>
          <w:szCs w:val="24"/>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384B1A13"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D65C5D">
        <w:rPr>
          <w:rFonts w:ascii="Calibri" w:hAnsi="Calibri"/>
        </w:rPr>
        <w:t>3.2</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6947EC08" w:rsidR="00362CD9" w:rsidRPr="007A395D" w:rsidRDefault="00362CD9" w:rsidP="00047ABF">
      <w:pPr>
        <w:pStyle w:val="BodyText"/>
        <w:tabs>
          <w:tab w:val="left" w:pos="2835"/>
        </w:tabs>
        <w:ind w:left="3544" w:hanging="3544"/>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5D13F7">
        <w:rPr>
          <w:rFonts w:ascii="Calibri" w:hAnsi="Calibri"/>
        </w:rPr>
        <w:t>O. Koedijk (I&amp;W-RWS) and J.R. van Gils (I</w:t>
      </w:r>
      <w:r w:rsidR="00AC1E17">
        <w:rPr>
          <w:rFonts w:ascii="Calibri" w:hAnsi="Calibri"/>
        </w:rPr>
        <w:t>&amp;W-RWS)</w:t>
      </w:r>
    </w:p>
    <w:p w14:paraId="60BCC120" w14:textId="77777777" w:rsidR="0080294B" w:rsidRPr="007A395D" w:rsidRDefault="0080294B" w:rsidP="00FE5674">
      <w:pPr>
        <w:pStyle w:val="BodyText"/>
        <w:tabs>
          <w:tab w:val="left" w:pos="2835"/>
        </w:tabs>
        <w:rPr>
          <w:rFonts w:ascii="Calibri" w:hAnsi="Calibri"/>
        </w:rPr>
      </w:pPr>
    </w:p>
    <w:p w14:paraId="4834080C" w14:textId="7CB60D4F" w:rsidR="00A446C9" w:rsidRPr="00605E43" w:rsidRDefault="005D13F7" w:rsidP="00A446C9">
      <w:pPr>
        <w:pStyle w:val="Title"/>
        <w:rPr>
          <w:rFonts w:ascii="Calibri" w:hAnsi="Calibri"/>
          <w:color w:val="0070C0"/>
        </w:rPr>
      </w:pPr>
      <w:r w:rsidRPr="005D13F7">
        <w:rPr>
          <w:rFonts w:ascii="Calibri" w:hAnsi="Calibri"/>
          <w:color w:val="0070C0"/>
        </w:rPr>
        <w:t xml:space="preserve">Radio and visual </w:t>
      </w:r>
      <w:r w:rsidR="001A2074">
        <w:rPr>
          <w:rFonts w:ascii="Calibri" w:hAnsi="Calibri"/>
          <w:color w:val="0070C0"/>
        </w:rPr>
        <w:t>hindrance</w:t>
      </w:r>
      <w:r w:rsidRPr="005D13F7">
        <w:rPr>
          <w:rFonts w:ascii="Calibri" w:hAnsi="Calibri"/>
          <w:color w:val="0070C0"/>
        </w:rPr>
        <w:t xml:space="preserve"> caused by solar parks next to waterways</w:t>
      </w:r>
    </w:p>
    <w:p w14:paraId="0F258596" w14:textId="50FB6E37" w:rsidR="00A446C9" w:rsidRPr="00605E43" w:rsidRDefault="00A446C9" w:rsidP="00605E43">
      <w:pPr>
        <w:pStyle w:val="Heading1"/>
      </w:pPr>
      <w:r w:rsidRPr="00605E43">
        <w:t>Summary</w:t>
      </w:r>
    </w:p>
    <w:p w14:paraId="5432CFB6" w14:textId="08B0CCDA" w:rsidR="00B56BDF" w:rsidRPr="007A395D" w:rsidRDefault="00AC1E17" w:rsidP="00B56BDF">
      <w:pPr>
        <w:pStyle w:val="BodyText"/>
        <w:rPr>
          <w:rFonts w:ascii="Calibri" w:hAnsi="Calibri"/>
        </w:rPr>
      </w:pPr>
      <w:r>
        <w:rPr>
          <w:rFonts w:ascii="Calibri" w:hAnsi="Calibri"/>
        </w:rPr>
        <w:t>Th</w:t>
      </w:r>
      <w:r w:rsidR="00763AC1">
        <w:rPr>
          <w:rFonts w:ascii="Calibri" w:hAnsi="Calibri"/>
        </w:rPr>
        <w:t>e</w:t>
      </w:r>
      <w:r>
        <w:rPr>
          <w:rFonts w:ascii="Calibri" w:hAnsi="Calibri"/>
        </w:rPr>
        <w:t xml:space="preserve"> </w:t>
      </w:r>
      <w:r w:rsidR="0096200C">
        <w:rPr>
          <w:rFonts w:ascii="Calibri" w:hAnsi="Calibri"/>
        </w:rPr>
        <w:t xml:space="preserve">enclosed report </w:t>
      </w:r>
      <w:r w:rsidR="000827E9">
        <w:rPr>
          <w:rFonts w:ascii="Calibri" w:hAnsi="Calibri"/>
        </w:rPr>
        <w:t xml:space="preserve">is a </w:t>
      </w:r>
      <w:r w:rsidR="005D13F7">
        <w:rPr>
          <w:rFonts w:ascii="Calibri" w:hAnsi="Calibri"/>
        </w:rPr>
        <w:t xml:space="preserve">translation </w:t>
      </w:r>
      <w:r w:rsidR="000827E9">
        <w:rPr>
          <w:rFonts w:ascii="Calibri" w:hAnsi="Calibri"/>
        </w:rPr>
        <w:t xml:space="preserve">(Dutch to English) </w:t>
      </w:r>
      <w:r w:rsidR="005D13F7">
        <w:rPr>
          <w:rFonts w:ascii="Calibri" w:hAnsi="Calibri"/>
        </w:rPr>
        <w:t xml:space="preserve">of a report made </w:t>
      </w:r>
      <w:r w:rsidR="005D13F7" w:rsidRPr="005D13F7">
        <w:rPr>
          <w:rFonts w:ascii="Calibri" w:hAnsi="Calibri"/>
        </w:rPr>
        <w:t xml:space="preserve">commissioned by </w:t>
      </w:r>
      <w:r w:rsidR="005D13F7">
        <w:rPr>
          <w:rFonts w:ascii="Calibri" w:hAnsi="Calibri"/>
        </w:rPr>
        <w:t>of Rijkswaterstaat, a subdivision of the Ministry of Infrastructure and Water management, about the r</w:t>
      </w:r>
      <w:r w:rsidR="005D13F7" w:rsidRPr="005D13F7">
        <w:rPr>
          <w:rFonts w:ascii="Calibri" w:hAnsi="Calibri"/>
        </w:rPr>
        <w:t xml:space="preserve">adio and visual </w:t>
      </w:r>
      <w:r w:rsidR="001A2074">
        <w:rPr>
          <w:rFonts w:ascii="Calibri" w:hAnsi="Calibri"/>
        </w:rPr>
        <w:t>hindrance</w:t>
      </w:r>
      <w:r w:rsidR="005D13F7" w:rsidRPr="005D13F7">
        <w:rPr>
          <w:rFonts w:ascii="Calibri" w:hAnsi="Calibri"/>
        </w:rPr>
        <w:t xml:space="preserve"> caused by solar parks next to waterways</w:t>
      </w:r>
      <w:r>
        <w:rPr>
          <w:rFonts w:ascii="Calibri" w:hAnsi="Calibri"/>
        </w:rPr>
        <w:t>.</w:t>
      </w:r>
      <w:r w:rsidR="00B36AC2">
        <w:rPr>
          <w:rFonts w:ascii="Calibri" w:hAnsi="Calibri"/>
        </w:rPr>
        <w:t xml:space="preserve"> </w:t>
      </w:r>
      <w:r w:rsidR="00A2692D">
        <w:rPr>
          <w:rFonts w:ascii="Calibri" w:hAnsi="Calibri"/>
        </w:rPr>
        <w:t>This report is mainly focussed on Inland shipping but could also apply to maritime waterways like around the Netherlands the Scheldt area and Eems-Dollar</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7F35A56D" w:rsidR="00E55927" w:rsidRPr="007A395D" w:rsidRDefault="00AC1E17" w:rsidP="00E55927">
      <w:pPr>
        <w:pStyle w:val="BodyText"/>
        <w:rPr>
          <w:rFonts w:ascii="Calibri" w:hAnsi="Calibri"/>
        </w:rPr>
      </w:pPr>
      <w:r>
        <w:rPr>
          <w:rFonts w:ascii="Calibri" w:hAnsi="Calibri"/>
        </w:rPr>
        <w:t xml:space="preserve">This paper is provided to assist </w:t>
      </w:r>
      <w:r w:rsidR="005D13F7">
        <w:rPr>
          <w:rFonts w:ascii="Calibri" w:hAnsi="Calibri"/>
        </w:rPr>
        <w:t>the ENG and ENAV committee in their activities to mitigate disturbance on</w:t>
      </w:r>
      <w:r w:rsidR="00A2692D">
        <w:rPr>
          <w:rFonts w:ascii="Calibri" w:hAnsi="Calibri"/>
        </w:rPr>
        <w:t xml:space="preserve"> shipping</w:t>
      </w:r>
      <w:r>
        <w:rPr>
          <w:rFonts w:ascii="Calibri" w:hAnsi="Calibri"/>
        </w:rPr>
        <w:t>.</w:t>
      </w:r>
    </w:p>
    <w:p w14:paraId="36D645BE" w14:textId="599B223F" w:rsidR="00B56BDF" w:rsidRDefault="00B56BDF" w:rsidP="00605E43">
      <w:pPr>
        <w:pStyle w:val="Heading2"/>
      </w:pPr>
      <w:r w:rsidRPr="007A395D">
        <w:t>Related documents</w:t>
      </w:r>
    </w:p>
    <w:p w14:paraId="0080A97E" w14:textId="56720DDC" w:rsidR="001B5EF8" w:rsidRPr="008A41D2" w:rsidRDefault="001B36EC" w:rsidP="008A41D2">
      <w:pPr>
        <w:pStyle w:val="BodyText"/>
        <w:numPr>
          <w:ilvl w:val="0"/>
          <w:numId w:val="45"/>
        </w:numPr>
        <w:rPr>
          <w:rFonts w:ascii="Calibri" w:hAnsi="Calibri"/>
        </w:rPr>
      </w:pPr>
      <w:r>
        <w:rPr>
          <w:rFonts w:ascii="Calibri" w:hAnsi="Calibri"/>
        </w:rPr>
        <w:t>ENG15-3.2.</w:t>
      </w:r>
      <w:r w:rsidR="000B7B3C">
        <w:rPr>
          <w:rFonts w:ascii="Calibri" w:hAnsi="Calibri"/>
        </w:rPr>
        <w:t>10</w:t>
      </w:r>
      <w:r>
        <w:rPr>
          <w:rFonts w:ascii="Calibri" w:hAnsi="Calibri"/>
        </w:rPr>
        <w:t xml:space="preserve">.1 Report on </w:t>
      </w:r>
      <w:r w:rsidR="008A41D2" w:rsidRPr="008A41D2">
        <w:rPr>
          <w:rFonts w:ascii="Calibri" w:hAnsi="Calibri"/>
        </w:rPr>
        <w:t>Radio and visual hindrance caused by solar parks next to waterways</w:t>
      </w:r>
    </w:p>
    <w:p w14:paraId="53733F03" w14:textId="77777777" w:rsidR="00A446C9" w:rsidRPr="007A395D" w:rsidRDefault="00A446C9" w:rsidP="00605E43">
      <w:pPr>
        <w:pStyle w:val="Heading1"/>
      </w:pPr>
      <w:r w:rsidRPr="007A395D">
        <w:t>Background</w:t>
      </w:r>
    </w:p>
    <w:p w14:paraId="329A6844" w14:textId="2248A31B" w:rsidR="000827E9" w:rsidRPr="000827E9" w:rsidRDefault="000827E9" w:rsidP="000827E9">
      <w:pPr>
        <w:pStyle w:val="BodyText"/>
        <w:rPr>
          <w:rFonts w:ascii="Calibri" w:hAnsi="Calibri"/>
        </w:rPr>
      </w:pPr>
      <w:r w:rsidRPr="000827E9">
        <w:rPr>
          <w:rFonts w:ascii="Calibri" w:hAnsi="Calibri"/>
        </w:rPr>
        <w:t>Due to the transition to renewable energy, Rijkswaterstaat (in short: RWS; part of the Ministry of Infrastructure and Water Management) receives an increasing amount of permit requests to build solar parks near highways, waterways and other locations managed by RWS. These permit requests should, among other things, be judged on whether the solar park is</w:t>
      </w:r>
      <w:r>
        <w:rPr>
          <w:rFonts w:ascii="Calibri" w:hAnsi="Calibri"/>
        </w:rPr>
        <w:t xml:space="preserve"> a hindrance to nearby traffic.</w:t>
      </w:r>
    </w:p>
    <w:p w14:paraId="10D42048" w14:textId="39948F61" w:rsidR="001B5EF8" w:rsidRDefault="000827E9" w:rsidP="000827E9">
      <w:pPr>
        <w:pStyle w:val="BodyText"/>
        <w:rPr>
          <w:rFonts w:ascii="Calibri" w:hAnsi="Calibri"/>
        </w:rPr>
      </w:pPr>
      <w:r w:rsidRPr="000827E9">
        <w:rPr>
          <w:rFonts w:ascii="Calibri" w:hAnsi="Calibri"/>
        </w:rPr>
        <w:t>In the past, The Dutch organization for applied scientific research (TNO) has calculated the hindrance to nearby traffic caused by individual solar parks. In this report a wider perspective is adopted. To keep up with the increasing number of permit requests a generic guideline or assessment method has been developed in the current project. This guideline or assessment method should end the necessity to start an entire research project for each individual (proposed) solar park.</w:t>
      </w:r>
    </w:p>
    <w:p w14:paraId="0074CAD8" w14:textId="684DA714" w:rsidR="000827E9" w:rsidRPr="000827E9" w:rsidRDefault="000827E9" w:rsidP="000827E9">
      <w:pPr>
        <w:pStyle w:val="BodyText"/>
        <w:rPr>
          <w:rFonts w:ascii="Calibri" w:hAnsi="Calibri"/>
        </w:rPr>
      </w:pPr>
      <w:r w:rsidRPr="000827E9">
        <w:rPr>
          <w:rFonts w:ascii="Calibri" w:hAnsi="Calibri"/>
        </w:rPr>
        <w:t xml:space="preserve">With regard to the electromagnetic hindrance, it is noted that </w:t>
      </w:r>
      <w:ins w:id="0" w:author="Jaime Alvarez" w:date="2022-02-17T12:21:00Z">
        <w:r w:rsidR="002E4879" w:rsidRPr="000827E9">
          <w:rPr>
            <w:rFonts w:ascii="Calibri" w:hAnsi="Calibri"/>
          </w:rPr>
          <w:t xml:space="preserve">the </w:t>
        </w:r>
      </w:ins>
      <w:ins w:id="1" w:author="Jaime Alvarez" w:date="2022-02-17T12:22:00Z">
        <w:r w:rsidR="002E4879">
          <w:rPr>
            <w:rFonts w:ascii="Calibri" w:hAnsi="Calibri"/>
          </w:rPr>
          <w:t>“</w:t>
        </w:r>
      </w:ins>
      <w:ins w:id="2" w:author="Jaime Alvarez" w:date="2022-02-17T12:21:00Z">
        <w:r w:rsidR="002E4879" w:rsidRPr="002E4879">
          <w:rPr>
            <w:rFonts w:ascii="Calibri" w:hAnsi="Calibri"/>
          </w:rPr>
          <w:t>Conformité Européenne</w:t>
        </w:r>
      </w:ins>
      <w:ins w:id="3" w:author="Jaime Alvarez" w:date="2022-02-17T12:22:00Z">
        <w:r w:rsidR="002E4879">
          <w:rPr>
            <w:rFonts w:ascii="Calibri" w:hAnsi="Calibri"/>
          </w:rPr>
          <w:t>”</w:t>
        </w:r>
      </w:ins>
      <w:ins w:id="4" w:author="Jaime Alvarez" w:date="2022-02-17T12:21:00Z">
        <w:r w:rsidR="002E4879" w:rsidRPr="000827E9">
          <w:rPr>
            <w:rFonts w:ascii="Calibri" w:hAnsi="Calibri"/>
          </w:rPr>
          <w:t xml:space="preserve"> </w:t>
        </w:r>
      </w:ins>
      <w:ins w:id="5" w:author="Jaime Alvarez" w:date="2022-02-17T12:22:00Z">
        <w:r w:rsidR="002E4879">
          <w:rPr>
            <w:rFonts w:ascii="Calibri" w:hAnsi="Calibri"/>
          </w:rPr>
          <w:t>(</w:t>
        </w:r>
      </w:ins>
      <w:r w:rsidRPr="000827E9">
        <w:rPr>
          <w:rFonts w:ascii="Calibri" w:hAnsi="Calibri"/>
        </w:rPr>
        <w:t>CE</w:t>
      </w:r>
      <w:ins w:id="6" w:author="Jaime Alvarez" w:date="2022-02-17T12:22:00Z">
        <w:r w:rsidR="002E4879">
          <w:rPr>
            <w:rFonts w:ascii="Calibri" w:hAnsi="Calibri"/>
          </w:rPr>
          <w:t>)</w:t>
        </w:r>
      </w:ins>
      <w:r w:rsidRPr="000827E9">
        <w:rPr>
          <w:rFonts w:ascii="Calibri" w:hAnsi="Calibri"/>
        </w:rPr>
        <w:t xml:space="preserve"> label on </w:t>
      </w:r>
      <w:ins w:id="7" w:author="Jaime Alvarez" w:date="2022-02-17T12:22:00Z">
        <w:r w:rsidR="002E4879">
          <w:rPr>
            <w:rFonts w:ascii="Calibri" w:hAnsi="Calibri"/>
          </w:rPr>
          <w:t>p</w:t>
        </w:r>
        <w:r w:rsidR="002E4879" w:rsidRPr="002E4879">
          <w:rPr>
            <w:rFonts w:ascii="Calibri" w:hAnsi="Calibri"/>
          </w:rPr>
          <w:t>hotovoltaics</w:t>
        </w:r>
        <w:r w:rsidR="002E4879">
          <w:rPr>
            <w:rFonts w:ascii="Calibri" w:hAnsi="Calibri"/>
          </w:rPr>
          <w:t xml:space="preserve"> </w:t>
        </w:r>
      </w:ins>
      <w:r w:rsidR="002E4879">
        <w:rPr>
          <w:rFonts w:ascii="Calibri" w:hAnsi="Calibri"/>
        </w:rPr>
        <w:t>(</w:t>
      </w:r>
      <w:r w:rsidRPr="000827E9">
        <w:rPr>
          <w:rFonts w:ascii="Calibri" w:hAnsi="Calibri"/>
        </w:rPr>
        <w:t>PV</w:t>
      </w:r>
      <w:r w:rsidR="002E4879">
        <w:rPr>
          <w:rFonts w:ascii="Calibri" w:hAnsi="Calibri"/>
        </w:rPr>
        <w:t>)</w:t>
      </w:r>
      <w:r w:rsidRPr="000827E9">
        <w:rPr>
          <w:rFonts w:ascii="Calibri" w:hAnsi="Calibri"/>
        </w:rPr>
        <w:t xml:space="preserve"> installations does not warrant the absence of interference on nautical communication. Without additional measures, the impact of high-frequent emissions can be significant. To warrant the quality of communication in those cases mitigating measures to the infrastructure would be needed (additional locations with relay stations, directional antennas, etc…) with substantial financial consequences.</w:t>
      </w:r>
    </w:p>
    <w:p w14:paraId="1B966902" w14:textId="58AE86F4" w:rsidR="000827E9" w:rsidRPr="000827E9" w:rsidRDefault="000827E9" w:rsidP="000827E9">
      <w:pPr>
        <w:pStyle w:val="BodyText"/>
        <w:rPr>
          <w:rFonts w:ascii="Calibri" w:hAnsi="Calibri"/>
        </w:rPr>
      </w:pPr>
      <w:r w:rsidRPr="000827E9">
        <w:rPr>
          <w:rFonts w:ascii="Calibri" w:hAnsi="Calibri"/>
        </w:rPr>
        <w:t>Although the Radio</w:t>
      </w:r>
      <w:r w:rsidR="001A2074">
        <w:rPr>
          <w:rFonts w:ascii="Calibri" w:hAnsi="Calibri"/>
        </w:rPr>
        <w:t xml:space="preserve"> </w:t>
      </w:r>
      <w:r w:rsidRPr="000827E9">
        <w:rPr>
          <w:rFonts w:ascii="Calibri" w:hAnsi="Calibri"/>
        </w:rPr>
        <w:t xml:space="preserve">communications Agency Netherlands (AT) observes that -in particular- professional PV installations mostly do conform to the emission standards, this does not warrant that (future) PV systems won’t cause interference or disturbances. The risk of network degradation is most prominent for C2000 </w:t>
      </w:r>
      <w:r w:rsidRPr="000827E9">
        <w:rPr>
          <w:rFonts w:ascii="Calibri" w:hAnsi="Calibri"/>
        </w:rPr>
        <w:lastRenderedPageBreak/>
        <w:t>followed by AIS/Radiotelephone Service and GNSS systems. A maximum increase in system noise by 3dB should be tolerated.</w:t>
      </w:r>
    </w:p>
    <w:p w14:paraId="134D4A9E" w14:textId="38F9272C" w:rsidR="000827E9" w:rsidRDefault="000827E9" w:rsidP="000827E9">
      <w:pPr>
        <w:pStyle w:val="BodyText"/>
        <w:rPr>
          <w:rFonts w:ascii="Calibri" w:hAnsi="Calibri"/>
        </w:rPr>
      </w:pPr>
      <w:r w:rsidRPr="000827E9">
        <w:rPr>
          <w:rFonts w:ascii="Calibri" w:hAnsi="Calibri"/>
        </w:rPr>
        <w:t>Beyond that, the minimal audio (SINAD) and data quality (AIS) cannot be warranted resulting in reduced coverage than desired or required.</w:t>
      </w:r>
    </w:p>
    <w:p w14:paraId="18628CDA" w14:textId="5671268B" w:rsidR="00A2692D" w:rsidRPr="007A395D" w:rsidRDefault="00A2692D" w:rsidP="000827E9">
      <w:pPr>
        <w:pStyle w:val="BodyText"/>
        <w:rPr>
          <w:rFonts w:ascii="Calibri" w:hAnsi="Calibri"/>
        </w:rPr>
      </w:pPr>
      <w:r>
        <w:rPr>
          <w:rFonts w:ascii="Calibri" w:hAnsi="Calibri"/>
        </w:rPr>
        <w:t>Due to this hindrance extra costs could be necessary to mitigate the hindrance by for instance PV installations</w:t>
      </w:r>
    </w:p>
    <w:p w14:paraId="041E9135" w14:textId="77777777" w:rsidR="00A446C9" w:rsidRPr="007A395D" w:rsidRDefault="00A446C9" w:rsidP="00605E43">
      <w:pPr>
        <w:pStyle w:val="Heading1"/>
      </w:pPr>
      <w:r w:rsidRPr="007A395D">
        <w:t>Discussion</w:t>
      </w:r>
    </w:p>
    <w:p w14:paraId="3817F643" w14:textId="66893668" w:rsidR="007C4207" w:rsidRPr="00B16F73" w:rsidRDefault="00903AA0" w:rsidP="000827E9">
      <w:pPr>
        <w:pStyle w:val="BodyText"/>
        <w:rPr>
          <w:rFonts w:ascii="Calibri" w:hAnsi="Calibri"/>
        </w:rPr>
      </w:pPr>
      <w:r>
        <w:rPr>
          <w:rFonts w:ascii="Calibri" w:hAnsi="Calibri"/>
        </w:rPr>
        <w:t>The discussion might be if after reading this report further research is needed</w:t>
      </w:r>
      <w:r w:rsidR="00A2692D">
        <w:rPr>
          <w:rFonts w:ascii="Calibri" w:hAnsi="Calibri"/>
        </w:rPr>
        <w:t>.</w:t>
      </w:r>
    </w:p>
    <w:p w14:paraId="7A8D2F27" w14:textId="2AE77C2D" w:rsidR="00A446C9" w:rsidRPr="007A395D" w:rsidRDefault="00A446C9" w:rsidP="00B16F73">
      <w:pPr>
        <w:pStyle w:val="Heading1"/>
      </w:pPr>
      <w:r w:rsidRPr="007A395D">
        <w:t>Action requested of the Committee</w:t>
      </w:r>
    </w:p>
    <w:p w14:paraId="183682BA" w14:textId="77777777" w:rsidR="00AC1E17" w:rsidRPr="007A395D" w:rsidRDefault="00AC1E17" w:rsidP="00AC1E17">
      <w:pPr>
        <w:pStyle w:val="BodyText"/>
        <w:rPr>
          <w:rFonts w:ascii="Calibri" w:hAnsi="Calibri"/>
        </w:rPr>
      </w:pPr>
      <w:r w:rsidRPr="007A395D">
        <w:rPr>
          <w:rFonts w:ascii="Calibri" w:hAnsi="Calibri"/>
        </w:rPr>
        <w:t xml:space="preserve">The Committee is requested to: </w:t>
      </w:r>
    </w:p>
    <w:p w14:paraId="3FF099AD" w14:textId="3AEBF755" w:rsidR="00AC1E17" w:rsidRPr="00903AA0" w:rsidRDefault="00AC1E17" w:rsidP="00903AA0">
      <w:pPr>
        <w:pStyle w:val="List1"/>
        <w:numPr>
          <w:ilvl w:val="0"/>
          <w:numId w:val="39"/>
        </w:numPr>
        <w:rPr>
          <w:rFonts w:ascii="Calibri" w:hAnsi="Calibri"/>
        </w:rPr>
      </w:pPr>
      <w:r w:rsidRPr="00903AA0">
        <w:rPr>
          <w:rFonts w:ascii="Calibri" w:hAnsi="Calibri"/>
        </w:rPr>
        <w:t xml:space="preserve">Review the report </w:t>
      </w:r>
      <w:r w:rsidR="00903AA0">
        <w:rPr>
          <w:rFonts w:ascii="Calibri" w:hAnsi="Calibri"/>
        </w:rPr>
        <w:t>“</w:t>
      </w:r>
      <w:r w:rsidR="00903AA0" w:rsidRPr="00903AA0">
        <w:rPr>
          <w:rFonts w:ascii="Calibri" w:hAnsi="Calibri"/>
        </w:rPr>
        <w:t xml:space="preserve">Radio and visual </w:t>
      </w:r>
      <w:r w:rsidR="001A2074">
        <w:rPr>
          <w:rFonts w:ascii="Calibri" w:hAnsi="Calibri"/>
        </w:rPr>
        <w:t>hindrance</w:t>
      </w:r>
      <w:r w:rsidR="00903AA0" w:rsidRPr="00903AA0">
        <w:rPr>
          <w:rFonts w:ascii="Calibri" w:hAnsi="Calibri"/>
        </w:rPr>
        <w:t xml:space="preserve"> caused by solar parks next to waterways</w:t>
      </w:r>
      <w:r w:rsidR="00903AA0">
        <w:rPr>
          <w:rFonts w:ascii="Calibri" w:hAnsi="Calibri"/>
        </w:rPr>
        <w:t>”</w:t>
      </w:r>
      <w:r w:rsidR="00903AA0" w:rsidRPr="00903AA0">
        <w:rPr>
          <w:rFonts w:ascii="Calibri" w:hAnsi="Calibri"/>
        </w:rPr>
        <w:t xml:space="preserve"> </w:t>
      </w:r>
      <w:r w:rsidR="00903AA0">
        <w:rPr>
          <w:rFonts w:ascii="Calibri" w:hAnsi="Calibri"/>
        </w:rPr>
        <w:t>as</w:t>
      </w:r>
      <w:r w:rsidRPr="00903AA0">
        <w:rPr>
          <w:rFonts w:ascii="Calibri" w:hAnsi="Calibri"/>
        </w:rPr>
        <w:t xml:space="preserve"> i</w:t>
      </w:r>
      <w:r w:rsidR="00903AA0" w:rsidRPr="00903AA0">
        <w:rPr>
          <w:rFonts w:ascii="Calibri" w:hAnsi="Calibri"/>
        </w:rPr>
        <w:t xml:space="preserve">nput, as appropriate, to assist IALA </w:t>
      </w:r>
      <w:r w:rsidR="00903AA0">
        <w:rPr>
          <w:rFonts w:ascii="Calibri" w:hAnsi="Calibri"/>
        </w:rPr>
        <w:t>in their deliberations</w:t>
      </w:r>
      <w:r w:rsidRPr="00903AA0">
        <w:rPr>
          <w:rFonts w:ascii="Calibri" w:hAnsi="Calibri"/>
        </w:rPr>
        <w:t xml:space="preserve">. </w:t>
      </w:r>
    </w:p>
    <w:p w14:paraId="60ACBEC9" w14:textId="77777777" w:rsidR="004D1D85" w:rsidRPr="007A395D" w:rsidRDefault="004D1D85" w:rsidP="004D1D85">
      <w:pPr>
        <w:pStyle w:val="List1"/>
        <w:numPr>
          <w:ilvl w:val="0"/>
          <w:numId w:val="0"/>
        </w:numPr>
        <w:ind w:left="567" w:hanging="567"/>
        <w:rPr>
          <w:rFonts w:ascii="Calibri" w:hAnsi="Calibri"/>
        </w:rPr>
      </w:pPr>
    </w:p>
    <w:p w14:paraId="5E201BEE" w14:textId="77777777" w:rsidR="004D1D85" w:rsidRPr="007A395D" w:rsidRDefault="004D1D85" w:rsidP="004D1D85">
      <w:pPr>
        <w:pStyle w:val="List1"/>
        <w:numPr>
          <w:ilvl w:val="0"/>
          <w:numId w:val="0"/>
        </w:numPr>
        <w:ind w:left="567" w:hanging="567"/>
        <w:rPr>
          <w:rFonts w:ascii="Calibri" w:hAnsi="Calibri"/>
        </w:rPr>
      </w:pPr>
    </w:p>
    <w:sectPr w:rsidR="004D1D85" w:rsidRPr="007A395D" w:rsidSect="0096200C">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431D5" w14:textId="77777777" w:rsidR="002B1CAF" w:rsidRDefault="002B1CAF" w:rsidP="00362CD9">
      <w:r>
        <w:separator/>
      </w:r>
    </w:p>
  </w:endnote>
  <w:endnote w:type="continuationSeparator" w:id="0">
    <w:p w14:paraId="1B2254B6" w14:textId="77777777" w:rsidR="002B1CAF" w:rsidRDefault="002B1CAF" w:rsidP="00362CD9">
      <w:r>
        <w:continuationSeparator/>
      </w:r>
    </w:p>
  </w:endnote>
  <w:endnote w:type="continuationNotice" w:id="1">
    <w:p w14:paraId="3A9F75FE" w14:textId="77777777" w:rsidR="002B1CAF" w:rsidRDefault="002B1C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0B6A9" w14:textId="77777777" w:rsidR="002B1CAF" w:rsidRDefault="002B1CAF" w:rsidP="00362CD9">
      <w:r>
        <w:separator/>
      </w:r>
    </w:p>
  </w:footnote>
  <w:footnote w:type="continuationSeparator" w:id="0">
    <w:p w14:paraId="215AE4F9" w14:textId="77777777" w:rsidR="002B1CAF" w:rsidRDefault="002B1CAF" w:rsidP="00362CD9">
      <w:r>
        <w:continuationSeparator/>
      </w:r>
    </w:p>
  </w:footnote>
  <w:footnote w:type="continuationNotice" w:id="1">
    <w:p w14:paraId="5367107D" w14:textId="77777777" w:rsidR="002B1CAF" w:rsidRDefault="002B1CAF"/>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8792FE0"/>
    <w:multiLevelType w:val="hybridMultilevel"/>
    <w:tmpl w:val="BEB83E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93438B8"/>
    <w:multiLevelType w:val="hybridMultilevel"/>
    <w:tmpl w:val="2EF0F17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3"/>
  </w:num>
  <w:num w:numId="5">
    <w:abstractNumId w:val="17"/>
  </w:num>
  <w:num w:numId="6">
    <w:abstractNumId w:val="5"/>
  </w:num>
  <w:num w:numId="7">
    <w:abstractNumId w:val="25"/>
  </w:num>
  <w:num w:numId="8">
    <w:abstractNumId w:val="11"/>
  </w:num>
  <w:num w:numId="9">
    <w:abstractNumId w:val="9"/>
  </w:num>
  <w:num w:numId="10">
    <w:abstractNumId w:val="19"/>
  </w:num>
  <w:num w:numId="11">
    <w:abstractNumId w:val="18"/>
  </w:num>
  <w:num w:numId="12">
    <w:abstractNumId w:val="16"/>
  </w:num>
  <w:num w:numId="13">
    <w:abstractNumId w:val="24"/>
  </w:num>
  <w:num w:numId="14">
    <w:abstractNumId w:val="6"/>
  </w:num>
  <w:num w:numId="15">
    <w:abstractNumId w:val="26"/>
  </w:num>
  <w:num w:numId="16">
    <w:abstractNumId w:val="15"/>
  </w:num>
  <w:num w:numId="17">
    <w:abstractNumId w:val="7"/>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0"/>
  </w:num>
  <w:num w:numId="34">
    <w:abstractNumId w:val="20"/>
  </w:num>
  <w:num w:numId="35">
    <w:abstractNumId w:val="20"/>
  </w:num>
  <w:num w:numId="36">
    <w:abstractNumId w:val="13"/>
  </w:num>
  <w:num w:numId="37">
    <w:abstractNumId w:val="6"/>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4"/>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ime Alvarez">
    <w15:presenceInfo w15:providerId="AD" w15:userId="S::jaime.alvarez@iala-aism.org::9cdd6dbb-d388-42c1-9836-93fbbc7060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36A03"/>
    <w:rsid w:val="00036B9E"/>
    <w:rsid w:val="00037DF4"/>
    <w:rsid w:val="0004700E"/>
    <w:rsid w:val="00047ABF"/>
    <w:rsid w:val="00070C13"/>
    <w:rsid w:val="000715C9"/>
    <w:rsid w:val="000827E9"/>
    <w:rsid w:val="00084F33"/>
    <w:rsid w:val="000A77A7"/>
    <w:rsid w:val="000B1707"/>
    <w:rsid w:val="000B7B3C"/>
    <w:rsid w:val="000C1B3E"/>
    <w:rsid w:val="000C349E"/>
    <w:rsid w:val="00110AE7"/>
    <w:rsid w:val="00146E5F"/>
    <w:rsid w:val="00177F4D"/>
    <w:rsid w:val="00180DDA"/>
    <w:rsid w:val="001A2074"/>
    <w:rsid w:val="001B2A2D"/>
    <w:rsid w:val="001B36EC"/>
    <w:rsid w:val="001B5EF8"/>
    <w:rsid w:val="001B737D"/>
    <w:rsid w:val="001C44A3"/>
    <w:rsid w:val="001E0E15"/>
    <w:rsid w:val="001F528A"/>
    <w:rsid w:val="001F704E"/>
    <w:rsid w:val="00201722"/>
    <w:rsid w:val="002125B0"/>
    <w:rsid w:val="00243228"/>
    <w:rsid w:val="00251483"/>
    <w:rsid w:val="00255CAA"/>
    <w:rsid w:val="00264305"/>
    <w:rsid w:val="002A0346"/>
    <w:rsid w:val="002A4487"/>
    <w:rsid w:val="002B1CAF"/>
    <w:rsid w:val="002B49E9"/>
    <w:rsid w:val="002C632E"/>
    <w:rsid w:val="002D3E8B"/>
    <w:rsid w:val="002D4575"/>
    <w:rsid w:val="002D5C0C"/>
    <w:rsid w:val="002E03D1"/>
    <w:rsid w:val="002E4879"/>
    <w:rsid w:val="002E6B74"/>
    <w:rsid w:val="002E6FCA"/>
    <w:rsid w:val="003039D6"/>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1482C"/>
    <w:rsid w:val="00420A38"/>
    <w:rsid w:val="00431B19"/>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969F2"/>
    <w:rsid w:val="00597FAE"/>
    <w:rsid w:val="005B32A3"/>
    <w:rsid w:val="005B6CFD"/>
    <w:rsid w:val="005C0D44"/>
    <w:rsid w:val="005C566C"/>
    <w:rsid w:val="005C7E69"/>
    <w:rsid w:val="005D13F7"/>
    <w:rsid w:val="005E262D"/>
    <w:rsid w:val="005F23D3"/>
    <w:rsid w:val="005F7E20"/>
    <w:rsid w:val="00605E43"/>
    <w:rsid w:val="006153BB"/>
    <w:rsid w:val="00624475"/>
    <w:rsid w:val="006639E9"/>
    <w:rsid w:val="006652C3"/>
    <w:rsid w:val="00670EBF"/>
    <w:rsid w:val="00687001"/>
    <w:rsid w:val="00691FD0"/>
    <w:rsid w:val="00692148"/>
    <w:rsid w:val="006A1A1E"/>
    <w:rsid w:val="006C5948"/>
    <w:rsid w:val="006F2A74"/>
    <w:rsid w:val="006F3FA2"/>
    <w:rsid w:val="007000D4"/>
    <w:rsid w:val="007118F5"/>
    <w:rsid w:val="00712AA4"/>
    <w:rsid w:val="007146C4"/>
    <w:rsid w:val="00721AA1"/>
    <w:rsid w:val="00724B67"/>
    <w:rsid w:val="007547F8"/>
    <w:rsid w:val="00763AC1"/>
    <w:rsid w:val="00765622"/>
    <w:rsid w:val="00770B6C"/>
    <w:rsid w:val="00772F83"/>
    <w:rsid w:val="00783FEA"/>
    <w:rsid w:val="007A395D"/>
    <w:rsid w:val="007B6BD5"/>
    <w:rsid w:val="007C346C"/>
    <w:rsid w:val="007C4207"/>
    <w:rsid w:val="007E6479"/>
    <w:rsid w:val="0080294B"/>
    <w:rsid w:val="0082480E"/>
    <w:rsid w:val="00850293"/>
    <w:rsid w:val="00851373"/>
    <w:rsid w:val="00851BA6"/>
    <w:rsid w:val="0085654D"/>
    <w:rsid w:val="00861160"/>
    <w:rsid w:val="0086654F"/>
    <w:rsid w:val="008A356F"/>
    <w:rsid w:val="008A41D2"/>
    <w:rsid w:val="008A4653"/>
    <w:rsid w:val="008A4717"/>
    <w:rsid w:val="008A50CC"/>
    <w:rsid w:val="008B3040"/>
    <w:rsid w:val="008C51F1"/>
    <w:rsid w:val="008D1694"/>
    <w:rsid w:val="008D79CB"/>
    <w:rsid w:val="008F07BC"/>
    <w:rsid w:val="00903AA0"/>
    <w:rsid w:val="0092692B"/>
    <w:rsid w:val="00930561"/>
    <w:rsid w:val="00943E9C"/>
    <w:rsid w:val="00953F4D"/>
    <w:rsid w:val="00960BB8"/>
    <w:rsid w:val="0096200C"/>
    <w:rsid w:val="00964F5C"/>
    <w:rsid w:val="00973B57"/>
    <w:rsid w:val="00975900"/>
    <w:rsid w:val="009831C0"/>
    <w:rsid w:val="0099161D"/>
    <w:rsid w:val="00A0389B"/>
    <w:rsid w:val="00A2692D"/>
    <w:rsid w:val="00A327B4"/>
    <w:rsid w:val="00A33A3C"/>
    <w:rsid w:val="00A446C9"/>
    <w:rsid w:val="00A635D6"/>
    <w:rsid w:val="00A8553A"/>
    <w:rsid w:val="00A93AED"/>
    <w:rsid w:val="00AC1E17"/>
    <w:rsid w:val="00AE1319"/>
    <w:rsid w:val="00AE34BB"/>
    <w:rsid w:val="00B16F73"/>
    <w:rsid w:val="00B226F2"/>
    <w:rsid w:val="00B274DF"/>
    <w:rsid w:val="00B36AC2"/>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D6A13"/>
    <w:rsid w:val="00CF1871"/>
    <w:rsid w:val="00D01874"/>
    <w:rsid w:val="00D019CE"/>
    <w:rsid w:val="00D1133E"/>
    <w:rsid w:val="00D17A34"/>
    <w:rsid w:val="00D26628"/>
    <w:rsid w:val="00D332B3"/>
    <w:rsid w:val="00D55207"/>
    <w:rsid w:val="00D65C5D"/>
    <w:rsid w:val="00D81801"/>
    <w:rsid w:val="00D92B45"/>
    <w:rsid w:val="00D95962"/>
    <w:rsid w:val="00DC389B"/>
    <w:rsid w:val="00DE2FEE"/>
    <w:rsid w:val="00DF1467"/>
    <w:rsid w:val="00E00BE9"/>
    <w:rsid w:val="00E22A11"/>
    <w:rsid w:val="00E31E5C"/>
    <w:rsid w:val="00E44DD2"/>
    <w:rsid w:val="00E558C3"/>
    <w:rsid w:val="00E55927"/>
    <w:rsid w:val="00E60540"/>
    <w:rsid w:val="00E61EEE"/>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Revision">
    <w:name w:val="Revision"/>
    <w:hidden/>
    <w:uiPriority w:val="99"/>
    <w:semiHidden/>
    <w:rsid w:val="002E4879"/>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75AC96-B22E-48F4-9930-E3DFCB1853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E7C065-6705-4F74-8298-E9C7C1D2900D}">
  <ds:schemaRefs>
    <ds:schemaRef ds:uri="http://schemas.openxmlformats.org/officeDocument/2006/bibliography"/>
  </ds:schemaRefs>
</ds:datastoreItem>
</file>

<file path=customXml/itemProps4.xml><?xml version="1.0" encoding="utf-8"?>
<ds:datastoreItem xmlns:ds="http://schemas.openxmlformats.org/officeDocument/2006/customXml" ds:itemID="{3F2C24A0-1620-45A6-ADED-BA0681538F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517</Words>
  <Characters>2950</Characters>
  <Application>Microsoft Office Word</Application>
  <DocSecurity>0</DocSecurity>
  <Lines>24</Lines>
  <Paragraphs>6</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6</cp:revision>
  <dcterms:created xsi:type="dcterms:W3CDTF">2022-02-17T11:51:00Z</dcterms:created>
  <dcterms:modified xsi:type="dcterms:W3CDTF">2022-02-17T11:55:00Z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